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DAC18" w14:textId="7CAA7253" w:rsidR="000B49BF" w:rsidRPr="00B3142E" w:rsidDel="00F1109B" w:rsidRDefault="00B3142E">
      <w:pPr>
        <w:widowControl/>
        <w:jc w:val="left"/>
        <w:rPr>
          <w:del w:id="0" w:author="Brenda WANG" w:date="2021-01-26T10:54:00Z"/>
          <w:rFonts w:eastAsia="宋体" w:hAnsi="Calibri" w:cs="宋体"/>
          <w:color w:val="0E101A"/>
          <w:kern w:val="0"/>
          <w:szCs w:val="21"/>
          <w:lang w:bidi="ar"/>
        </w:rPr>
      </w:pPr>
      <w:del w:id="1" w:author="Brenda WANG" w:date="2021-01-26T10:54:00Z">
        <w:r w:rsidRPr="00B3142E" w:rsidDel="00F1109B">
          <w:rPr>
            <w:rFonts w:eastAsia="宋体" w:hAnsi="Calibri" w:cs="宋体"/>
            <w:color w:val="0E101A"/>
            <w:kern w:val="0"/>
            <w:szCs w:val="21"/>
            <w:lang w:bidi="ar"/>
          </w:rPr>
          <w:delText>「苍穹」</w:delText>
        </w:r>
      </w:del>
    </w:p>
    <w:p w14:paraId="253008DC" w14:textId="0FF3F143" w:rsidR="000B49BF" w:rsidRPr="00B3142E" w:rsidDel="00F1109B" w:rsidRDefault="00B3142E">
      <w:pPr>
        <w:widowControl/>
        <w:jc w:val="left"/>
        <w:rPr>
          <w:del w:id="2" w:author="Brenda WANG" w:date="2021-01-26T10:54:00Z"/>
          <w:rFonts w:eastAsia="宋体" w:hAnsi="Calibri" w:cs="宋体"/>
          <w:color w:val="0E101A"/>
          <w:kern w:val="0"/>
          <w:szCs w:val="21"/>
          <w:lang w:bidi="ar"/>
        </w:rPr>
      </w:pPr>
      <w:del w:id="3" w:author="Brenda WANG" w:date="2021-01-26T10:54:00Z">
        <w:r w:rsidRPr="00B3142E" w:rsidDel="00F1109B">
          <w:rPr>
            <w:rFonts w:eastAsia="宋体" w:hAnsi="Calibri" w:cs="宋体"/>
            <w:color w:val="0E101A"/>
            <w:kern w:val="0"/>
            <w:szCs w:val="21"/>
            <w:lang w:bidi="ar"/>
          </w:rPr>
          <w:delText>——</w:delText>
        </w:r>
        <w:r w:rsidRPr="00B3142E" w:rsidDel="00F1109B">
          <w:rPr>
            <w:rFonts w:eastAsia="宋体" w:hAnsi="Calibri" w:cs="宋体"/>
            <w:color w:val="0E101A"/>
            <w:kern w:val="0"/>
            <w:szCs w:val="21"/>
            <w:lang w:bidi="ar"/>
          </w:rPr>
          <w:delText>三体声音科技民乐系列埙音源</w:delText>
        </w:r>
      </w:del>
    </w:p>
    <w:p w14:paraId="3ED0A83A" w14:textId="409BD7D8" w:rsidR="000B49BF" w:rsidRPr="00B3142E" w:rsidDel="00F1109B" w:rsidRDefault="00B3142E">
      <w:pPr>
        <w:widowControl/>
        <w:jc w:val="left"/>
        <w:rPr>
          <w:del w:id="4" w:author="Brenda WANG" w:date="2021-01-26T10:54:00Z"/>
          <w:rFonts w:eastAsia="宋体" w:hAnsi="Calibri" w:cs="宋体"/>
          <w:color w:val="0E101A"/>
          <w:kern w:val="0"/>
          <w:szCs w:val="21"/>
          <w:lang w:bidi="ar"/>
        </w:rPr>
      </w:pPr>
      <w:del w:id="5" w:author="Brenda WANG" w:date="2021-01-26T10:54:00Z">
        <w:r w:rsidRPr="00B3142E" w:rsidDel="00F1109B">
          <w:rPr>
            <w:rFonts w:eastAsia="宋体" w:hAnsi="Calibri" w:cs="宋体"/>
            <w:color w:val="0E101A"/>
            <w:kern w:val="0"/>
            <w:szCs w:val="21"/>
            <w:lang w:bidi="ar"/>
          </w:rPr>
          <w:delText>天地者万物之逆旅，光阴者百代之过客。</w:delText>
        </w:r>
      </w:del>
    </w:p>
    <w:p w14:paraId="65D29DC6" w14:textId="63991C1A" w:rsidR="000B49BF" w:rsidRPr="00B3142E" w:rsidDel="00F1109B" w:rsidRDefault="00B3142E">
      <w:pPr>
        <w:widowControl/>
        <w:jc w:val="left"/>
        <w:rPr>
          <w:del w:id="6" w:author="Brenda WANG" w:date="2021-01-26T10:54:00Z"/>
          <w:rFonts w:eastAsia="宋体" w:hAnsi="Calibri" w:cs="宋体"/>
          <w:color w:val="0E101A"/>
          <w:kern w:val="0"/>
          <w:szCs w:val="21"/>
          <w:lang w:bidi="ar"/>
        </w:rPr>
      </w:pPr>
      <w:del w:id="7" w:author="Brenda WANG" w:date="2021-01-26T10:54:00Z">
        <w:r w:rsidRPr="00B3142E" w:rsidDel="00F1109B">
          <w:rPr>
            <w:rFonts w:eastAsia="宋体" w:hAnsi="Calibri" w:cs="宋体"/>
            <w:color w:val="0E101A"/>
            <w:kern w:val="0"/>
            <w:szCs w:val="21"/>
            <w:lang w:bidi="ar"/>
          </w:rPr>
          <w:delText>红尘埙眼醉。</w:delText>
        </w:r>
      </w:del>
    </w:p>
    <w:p w14:paraId="5BFB9390" w14:textId="03D7EA9D" w:rsidR="000B49BF" w:rsidRPr="00B3142E" w:rsidDel="00F1109B" w:rsidRDefault="000B49BF">
      <w:pPr>
        <w:widowControl/>
        <w:jc w:val="left"/>
        <w:rPr>
          <w:del w:id="8" w:author="Brenda WANG" w:date="2021-01-26T10:54:00Z"/>
          <w:rFonts w:eastAsia="宋体" w:hAnsi="Calibri" w:cs="宋体"/>
          <w:color w:val="0E101A"/>
          <w:kern w:val="0"/>
          <w:szCs w:val="21"/>
          <w:lang w:bidi="ar"/>
        </w:rPr>
      </w:pPr>
    </w:p>
    <w:p w14:paraId="5D58E4F6" w14:textId="4D3E31F9" w:rsidR="000B49BF" w:rsidRPr="00B3142E" w:rsidDel="00F1109B" w:rsidRDefault="00B3142E">
      <w:pPr>
        <w:widowControl/>
        <w:jc w:val="left"/>
        <w:rPr>
          <w:del w:id="9" w:author="Brenda WANG" w:date="2021-01-26T10:54:00Z"/>
          <w:rFonts w:eastAsia="宋体" w:hAnsi="Calibri" w:cs="宋体"/>
          <w:color w:val="0E101A"/>
          <w:kern w:val="0"/>
          <w:szCs w:val="21"/>
          <w:lang w:bidi="ar"/>
        </w:rPr>
      </w:pPr>
      <w:del w:id="10" w:author="Brenda WANG" w:date="2021-01-26T10:54:00Z">
        <w:r w:rsidRPr="00B3142E" w:rsidDel="00F1109B">
          <w:rPr>
            <w:rFonts w:eastAsia="宋体" w:hAnsi="Calibri" w:cs="宋体"/>
            <w:color w:val="0E101A"/>
            <w:kern w:val="0"/>
            <w:szCs w:val="21"/>
            <w:lang w:bidi="ar"/>
          </w:rPr>
          <w:delText>“</w:delText>
        </w:r>
        <w:r w:rsidRPr="00B3142E" w:rsidDel="00F1109B">
          <w:rPr>
            <w:rFonts w:eastAsia="宋体" w:hAnsi="Calibri" w:cs="宋体"/>
            <w:color w:val="0E101A"/>
            <w:kern w:val="0"/>
            <w:szCs w:val="21"/>
            <w:lang w:bidi="ar"/>
          </w:rPr>
          <w:delText>闭眼静思，耳听埙曲，遥望水云，轻纱拂面，看一朝红尘</w:delText>
        </w:r>
        <w:r w:rsidRPr="00B3142E" w:rsidDel="00F1109B">
          <w:rPr>
            <w:rFonts w:eastAsia="宋体" w:hAnsi="Calibri" w:cs="宋体"/>
            <w:color w:val="0E101A"/>
            <w:kern w:val="0"/>
            <w:szCs w:val="21"/>
            <w:lang w:bidi="ar"/>
          </w:rPr>
          <w:delText>”</w:delText>
        </w:r>
      </w:del>
    </w:p>
    <w:p w14:paraId="36548F8E" w14:textId="73FA026F" w:rsidR="000B49BF" w:rsidRPr="00B3142E" w:rsidDel="00F1109B" w:rsidRDefault="00B3142E">
      <w:pPr>
        <w:widowControl/>
        <w:jc w:val="left"/>
        <w:rPr>
          <w:del w:id="11" w:author="Brenda WANG" w:date="2021-01-26T10:54:00Z"/>
          <w:rFonts w:eastAsia="宋体" w:hAnsi="Calibri" w:cs="宋体"/>
          <w:color w:val="0E101A"/>
          <w:kern w:val="0"/>
          <w:szCs w:val="21"/>
          <w:lang w:bidi="ar"/>
        </w:rPr>
      </w:pPr>
      <w:del w:id="12" w:author="Brenda WANG" w:date="2021-01-26T10:54:00Z">
        <w:r w:rsidRPr="00B3142E" w:rsidDel="00F1109B">
          <w:rPr>
            <w:rFonts w:eastAsia="宋体" w:hAnsi="Calibri" w:cs="宋体"/>
            <w:color w:val="0E101A"/>
            <w:kern w:val="0"/>
            <w:szCs w:val="21"/>
            <w:lang w:bidi="ar"/>
          </w:rPr>
          <w:delText>埙，作为中国最古老的闭口吹奏乐器，距今已</w:delText>
        </w:r>
        <w:r w:rsidRPr="00B3142E" w:rsidDel="00F1109B">
          <w:rPr>
            <w:rFonts w:eastAsia="宋体" w:hAnsi="Calibri" w:cs="宋体"/>
            <w:color w:val="0E101A"/>
            <w:kern w:val="0"/>
            <w:szCs w:val="21"/>
            <w:lang w:bidi="ar"/>
          </w:rPr>
          <w:delText>7000</w:delText>
        </w:r>
        <w:r w:rsidRPr="00B3142E" w:rsidDel="00F1109B">
          <w:rPr>
            <w:rFonts w:eastAsia="宋体" w:hAnsi="Calibri" w:cs="宋体"/>
            <w:color w:val="0E101A"/>
            <w:kern w:val="0"/>
            <w:szCs w:val="21"/>
            <w:lang w:bidi="ar"/>
          </w:rPr>
          <w:delText>年。唐代郑希稷在《埙赋》中说：</w:delText>
        </w:r>
        <w:r w:rsidRPr="00B3142E" w:rsidDel="00F1109B">
          <w:rPr>
            <w:rFonts w:eastAsia="宋体" w:hAnsi="Calibri" w:cs="宋体"/>
            <w:color w:val="0E101A"/>
            <w:kern w:val="0"/>
            <w:szCs w:val="21"/>
            <w:lang w:bidi="ar"/>
          </w:rPr>
          <w:delText>“</w:delText>
        </w:r>
        <w:r w:rsidRPr="00B3142E" w:rsidDel="00F1109B">
          <w:rPr>
            <w:rFonts w:eastAsia="宋体" w:hAnsi="Calibri" w:cs="宋体"/>
            <w:color w:val="0E101A"/>
            <w:kern w:val="0"/>
            <w:szCs w:val="21"/>
            <w:lang w:bidi="ar"/>
          </w:rPr>
          <w:delText>至哉！埙之自然，以雅不潜，居中不偏，故质厚之德，圣人贵焉</w:delText>
        </w:r>
        <w:r w:rsidRPr="00B3142E" w:rsidDel="00F1109B">
          <w:rPr>
            <w:rFonts w:eastAsia="宋体" w:hAnsi="Calibri" w:cs="宋体"/>
            <w:color w:val="0E101A"/>
            <w:kern w:val="0"/>
            <w:szCs w:val="21"/>
            <w:lang w:bidi="ar"/>
          </w:rPr>
          <w:delText>”</w:delText>
        </w:r>
        <w:r w:rsidRPr="00B3142E" w:rsidDel="00F1109B">
          <w:rPr>
            <w:rFonts w:eastAsia="宋体" w:hAnsi="Calibri" w:cs="宋体"/>
            <w:color w:val="0E101A"/>
            <w:kern w:val="0"/>
            <w:szCs w:val="21"/>
            <w:lang w:bidi="ar"/>
          </w:rPr>
          <w:delText>。埙为立秋之音，音色幽深、其声浊而喧喧然，如文人墨客面对着岁月流失如斯的悲戚哀婉，苍凉诗意，是沉思怀古之器。代表了典雅高贵的情绪和雍容的气度。所以古代的圣人们十分重视埙，并广泛运用于宫廷祭祀活动中。</w:delText>
        </w:r>
      </w:del>
    </w:p>
    <w:p w14:paraId="6513FA6C" w14:textId="77777777" w:rsidR="000B49BF" w:rsidRPr="00B3142E" w:rsidRDefault="000B49BF">
      <w:pPr>
        <w:widowControl/>
        <w:jc w:val="left"/>
        <w:rPr>
          <w:rFonts w:eastAsia="宋体" w:hAnsi="Calibri" w:cs="宋体"/>
          <w:color w:val="0E101A"/>
          <w:kern w:val="0"/>
          <w:szCs w:val="21"/>
          <w:lang w:bidi="ar"/>
        </w:rPr>
      </w:pPr>
    </w:p>
    <w:p w14:paraId="4A7AF825" w14:textId="77777777" w:rsidR="000B49BF" w:rsidRPr="00B3142E" w:rsidRDefault="00B3142E">
      <w:pPr>
        <w:rPr>
          <w:rFonts w:eastAsia="宋体" w:hAnsi="Calibri" w:cs="宋体"/>
          <w:color w:val="0E101A"/>
          <w:kern w:val="0"/>
          <w:szCs w:val="21"/>
          <w:lang w:bidi="ar"/>
        </w:rPr>
      </w:pPr>
      <w:r w:rsidRPr="00B3142E">
        <w:rPr>
          <w:rFonts w:eastAsia="宋体" w:hAnsi="Calibri" w:cs="宋体"/>
          <w:color w:val="0E101A"/>
          <w:kern w:val="0"/>
          <w:szCs w:val="21"/>
          <w:lang w:bidi="ar"/>
        </w:rPr>
        <w:t>[Tear of Land]</w:t>
      </w:r>
    </w:p>
    <w:p w14:paraId="6A8E8765" w14:textId="3BDB518E" w:rsidR="000B49BF" w:rsidRDefault="00B3142E">
      <w:pPr>
        <w:ind w:firstLine="480"/>
        <w:rPr>
          <w:rFonts w:eastAsia="宋体" w:hAnsi="Calibri" w:cs="宋体"/>
          <w:color w:val="0E101A"/>
          <w:kern w:val="0"/>
          <w:szCs w:val="21"/>
          <w:lang w:bidi="ar"/>
        </w:rPr>
      </w:pPr>
      <w:r w:rsidRPr="00B3142E">
        <w:rPr>
          <w:rFonts w:eastAsia="宋体" w:hAnsi="Calibri" w:cs="宋体" w:hint="eastAsia"/>
          <w:color w:val="0E101A"/>
          <w:kern w:val="0"/>
          <w:szCs w:val="21"/>
          <w:lang w:bidi="ar"/>
        </w:rPr>
        <w:t>——</w:t>
      </w:r>
      <w:r w:rsidRPr="00B3142E">
        <w:rPr>
          <w:rFonts w:eastAsia="宋体" w:hAnsi="Calibri" w:cs="宋体" w:hint="eastAsia"/>
          <w:color w:val="0E101A"/>
          <w:kern w:val="0"/>
          <w:szCs w:val="21"/>
          <w:lang w:bidi="ar"/>
        </w:rPr>
        <w:t xml:space="preserve">Chinese </w:t>
      </w:r>
      <w:proofErr w:type="spellStart"/>
      <w:r w:rsidRPr="00B3142E">
        <w:rPr>
          <w:rFonts w:eastAsia="宋体" w:hAnsi="Calibri" w:cs="宋体" w:hint="eastAsia"/>
          <w:color w:val="0E101A"/>
          <w:kern w:val="0"/>
          <w:szCs w:val="21"/>
          <w:lang w:bidi="ar"/>
        </w:rPr>
        <w:t>Xun</w:t>
      </w:r>
      <w:proofErr w:type="spellEnd"/>
      <w:r w:rsidRPr="00B3142E">
        <w:rPr>
          <w:rFonts w:eastAsia="宋体" w:hAnsi="Calibri" w:cs="宋体" w:hint="eastAsia"/>
          <w:color w:val="0E101A"/>
          <w:kern w:val="0"/>
          <w:szCs w:val="21"/>
          <w:lang w:bidi="ar"/>
        </w:rPr>
        <w:t xml:space="preserve"> Virtual Instruments</w:t>
      </w:r>
    </w:p>
    <w:p w14:paraId="67D48BBA" w14:textId="77777777" w:rsidR="00B3142E" w:rsidRPr="00B3142E" w:rsidRDefault="00B3142E">
      <w:pPr>
        <w:ind w:firstLine="480"/>
        <w:rPr>
          <w:rFonts w:eastAsia="宋体" w:hAnsi="Calibri" w:cs="宋体"/>
          <w:color w:val="0E101A"/>
          <w:kern w:val="0"/>
          <w:szCs w:val="21"/>
          <w:lang w:bidi="ar"/>
        </w:rPr>
      </w:pPr>
    </w:p>
    <w:p w14:paraId="78ED135E" w14:textId="77777777" w:rsidR="000B49BF" w:rsidRDefault="00B3142E">
      <w:pPr>
        <w:widowControl/>
        <w:jc w:val="left"/>
        <w:rPr>
          <w:rFonts w:hAnsi="Calibri"/>
          <w:szCs w:val="21"/>
        </w:rPr>
      </w:pPr>
      <w:proofErr w:type="spellStart"/>
      <w:r>
        <w:rPr>
          <w:rFonts w:eastAsia="宋体" w:hAnsi="Calibri" w:cs="宋体"/>
          <w:color w:val="0E101A"/>
          <w:kern w:val="0"/>
          <w:szCs w:val="21"/>
          <w:lang w:bidi="ar"/>
        </w:rPr>
        <w:t>Xun</w:t>
      </w:r>
      <w:proofErr w:type="spellEnd"/>
      <w:r>
        <w:rPr>
          <w:rFonts w:eastAsia="宋体" w:hAnsi="Calibri" w:cs="宋体"/>
          <w:color w:val="0E101A"/>
          <w:kern w:val="0"/>
          <w:szCs w:val="21"/>
          <w:lang w:bidi="ar"/>
        </w:rPr>
        <w:t xml:space="preserve"> is a wind instrument with deep vacant sound. It has a his</w:t>
      </w:r>
      <w:r>
        <w:rPr>
          <w:rFonts w:eastAsia="宋体" w:hAnsi="Calibri" w:cs="宋体"/>
          <w:color w:val="0E101A"/>
          <w:kern w:val="0"/>
          <w:szCs w:val="21"/>
          <w:lang w:bidi="ar"/>
        </w:rPr>
        <w:t>tory of about seven thousand years. The earliest unearthed items can be widely found in many archaeological sites, such as the</w:t>
      </w:r>
      <w:r>
        <w:rPr>
          <w:rFonts w:eastAsia="宋体" w:hAnsi="Calibri" w:cs="宋体"/>
          <w:color w:val="0E101A"/>
          <w:kern w:val="0"/>
          <w:szCs w:val="21"/>
          <w:lang w:bidi="ar"/>
        </w:rPr>
        <w:t> </w:t>
      </w:r>
      <w:proofErr w:type="spellStart"/>
      <w:r>
        <w:rPr>
          <w:rStyle w:val="1"/>
          <w:rFonts w:eastAsia="宋体" w:hAnsi="Calibri" w:cs="宋体"/>
          <w:color w:val="0E101A"/>
          <w:kern w:val="0"/>
          <w:szCs w:val="21"/>
          <w:lang w:bidi="ar"/>
        </w:rPr>
        <w:t>Hemudu</w:t>
      </w:r>
      <w:proofErr w:type="spellEnd"/>
      <w:r>
        <w:rPr>
          <w:rFonts w:eastAsia="宋体" w:hAnsi="Calibri" w:cs="宋体"/>
          <w:color w:val="0E101A"/>
          <w:kern w:val="0"/>
          <w:szCs w:val="21"/>
          <w:lang w:bidi="ar"/>
        </w:rPr>
        <w:t> </w:t>
      </w:r>
      <w:r>
        <w:rPr>
          <w:rFonts w:eastAsia="宋体" w:hAnsi="Calibri" w:cs="宋体"/>
          <w:color w:val="0E101A"/>
          <w:kern w:val="0"/>
          <w:szCs w:val="21"/>
          <w:lang w:bidi="ar"/>
        </w:rPr>
        <w:t>site, the</w:t>
      </w:r>
      <w:r>
        <w:rPr>
          <w:rFonts w:eastAsia="宋体" w:hAnsi="Calibri" w:cs="宋体"/>
          <w:color w:val="0E101A"/>
          <w:kern w:val="0"/>
          <w:szCs w:val="21"/>
          <w:lang w:bidi="ar"/>
        </w:rPr>
        <w:t> </w:t>
      </w:r>
      <w:proofErr w:type="spellStart"/>
      <w:r>
        <w:rPr>
          <w:rStyle w:val="1"/>
          <w:rFonts w:eastAsia="宋体" w:hAnsi="Calibri" w:cs="宋体"/>
          <w:color w:val="0E101A"/>
          <w:kern w:val="0"/>
          <w:szCs w:val="21"/>
          <w:lang w:bidi="ar"/>
        </w:rPr>
        <w:t>Zhaobaogou</w:t>
      </w:r>
      <w:proofErr w:type="spellEnd"/>
      <w:r>
        <w:rPr>
          <w:rFonts w:eastAsia="宋体" w:hAnsi="Calibri" w:cs="宋体"/>
          <w:color w:val="0E101A"/>
          <w:kern w:val="0"/>
          <w:szCs w:val="21"/>
          <w:lang w:bidi="ar"/>
        </w:rPr>
        <w:t> </w:t>
      </w:r>
      <w:r>
        <w:rPr>
          <w:rFonts w:eastAsia="宋体" w:hAnsi="Calibri" w:cs="宋体"/>
          <w:color w:val="0E101A"/>
          <w:kern w:val="0"/>
          <w:szCs w:val="21"/>
          <w:lang w:bidi="ar"/>
        </w:rPr>
        <w:t>relics, and the</w:t>
      </w:r>
      <w:r>
        <w:rPr>
          <w:rFonts w:eastAsia="宋体" w:hAnsi="Calibri" w:cs="宋体"/>
          <w:color w:val="0E101A"/>
          <w:kern w:val="0"/>
          <w:szCs w:val="21"/>
          <w:lang w:bidi="ar"/>
        </w:rPr>
        <w:t> </w:t>
      </w:r>
      <w:proofErr w:type="spellStart"/>
      <w:r>
        <w:rPr>
          <w:rStyle w:val="1"/>
          <w:rFonts w:eastAsia="宋体" w:hAnsi="Calibri" w:cs="宋体"/>
          <w:color w:val="0E101A"/>
          <w:kern w:val="0"/>
          <w:szCs w:val="21"/>
          <w:lang w:bidi="ar"/>
        </w:rPr>
        <w:t>Banpo</w:t>
      </w:r>
      <w:proofErr w:type="spellEnd"/>
      <w:r>
        <w:rPr>
          <w:rStyle w:val="1"/>
          <w:rFonts w:eastAsia="宋体" w:hAnsi="Calibri" w:cs="宋体"/>
          <w:color w:val="0E101A"/>
          <w:kern w:val="0"/>
          <w:szCs w:val="21"/>
          <w:lang w:bidi="ar"/>
        </w:rPr>
        <w:t> </w:t>
      </w:r>
      <w:r>
        <w:rPr>
          <w:rFonts w:eastAsia="宋体" w:hAnsi="Calibri" w:cs="宋体"/>
          <w:color w:val="0E101A"/>
          <w:kern w:val="0"/>
          <w:szCs w:val="21"/>
          <w:lang w:bidi="ar"/>
        </w:rPr>
        <w:t>site of</w:t>
      </w:r>
      <w:r>
        <w:rPr>
          <w:rFonts w:eastAsia="宋体" w:hAnsi="Calibri" w:cs="宋体"/>
          <w:color w:val="0E101A"/>
          <w:kern w:val="0"/>
          <w:szCs w:val="21"/>
          <w:lang w:bidi="ar"/>
        </w:rPr>
        <w:t> </w:t>
      </w:r>
      <w:proofErr w:type="spellStart"/>
      <w:r>
        <w:rPr>
          <w:rStyle w:val="1"/>
          <w:rFonts w:eastAsia="宋体" w:hAnsi="Calibri" w:cs="宋体"/>
          <w:color w:val="0E101A"/>
          <w:kern w:val="0"/>
          <w:szCs w:val="21"/>
          <w:lang w:bidi="ar"/>
        </w:rPr>
        <w:t>Yangshao</w:t>
      </w:r>
      <w:proofErr w:type="spellEnd"/>
      <w:r>
        <w:rPr>
          <w:rStyle w:val="1"/>
          <w:rFonts w:eastAsia="宋体" w:hAnsi="Calibri" w:cs="宋体"/>
          <w:color w:val="0E101A"/>
          <w:kern w:val="0"/>
          <w:szCs w:val="21"/>
          <w:lang w:bidi="ar"/>
        </w:rPr>
        <w:t> </w:t>
      </w:r>
      <w:r>
        <w:rPr>
          <w:rFonts w:eastAsia="宋体" w:hAnsi="Calibri" w:cs="宋体"/>
          <w:color w:val="0E101A"/>
          <w:kern w:val="0"/>
          <w:szCs w:val="21"/>
          <w:lang w:bidi="ar"/>
        </w:rPr>
        <w:t xml:space="preserve">relics. </w:t>
      </w:r>
      <w:proofErr w:type="spellStart"/>
      <w:r>
        <w:rPr>
          <w:rFonts w:eastAsia="宋体" w:hAnsi="Calibri" w:cs="宋体"/>
          <w:color w:val="0E101A"/>
          <w:kern w:val="0"/>
          <w:szCs w:val="21"/>
          <w:lang w:bidi="ar"/>
        </w:rPr>
        <w:t>Xun</w:t>
      </w:r>
      <w:proofErr w:type="spellEnd"/>
      <w:r>
        <w:rPr>
          <w:rFonts w:eastAsia="宋体" w:hAnsi="Calibri" w:cs="宋体"/>
          <w:color w:val="0E101A"/>
          <w:kern w:val="0"/>
          <w:szCs w:val="21"/>
          <w:lang w:bidi="ar"/>
        </w:rPr>
        <w:t xml:space="preserve"> usually has an egg- or pear-shaped body made of po</w:t>
      </w:r>
      <w:r>
        <w:rPr>
          <w:rFonts w:eastAsia="宋体" w:hAnsi="Calibri" w:cs="宋体"/>
          <w:color w:val="0E101A"/>
          <w:kern w:val="0"/>
          <w:szCs w:val="21"/>
          <w:lang w:bidi="ar"/>
        </w:rPr>
        <w:t xml:space="preserve">ttery, with one blowing hole on top and multiple finger holes along one side. </w:t>
      </w:r>
      <w:proofErr w:type="spellStart"/>
      <w:r>
        <w:rPr>
          <w:rFonts w:eastAsia="宋体" w:hAnsi="Calibri" w:cs="宋体"/>
          <w:color w:val="0E101A"/>
          <w:kern w:val="0"/>
          <w:szCs w:val="21"/>
          <w:lang w:bidi="ar"/>
        </w:rPr>
        <w:t>Xun</w:t>
      </w:r>
      <w:proofErr w:type="spellEnd"/>
      <w:r>
        <w:rPr>
          <w:rFonts w:eastAsia="宋体" w:hAnsi="Calibri" w:cs="宋体"/>
          <w:color w:val="0E101A"/>
          <w:kern w:val="0"/>
          <w:szCs w:val="21"/>
          <w:lang w:bidi="ar"/>
        </w:rPr>
        <w:t xml:space="preserve"> is a component of aulic and ritual bands in Ancient time. However, its use has been discontinued due to the turmoil in the late-19th and early-20th centuries. In the 1980s, </w:t>
      </w:r>
      <w:proofErr w:type="spellStart"/>
      <w:r>
        <w:rPr>
          <w:rFonts w:eastAsia="宋体" w:hAnsi="Calibri" w:cs="宋体"/>
          <w:color w:val="0E101A"/>
          <w:kern w:val="0"/>
          <w:szCs w:val="21"/>
          <w:lang w:bidi="ar"/>
        </w:rPr>
        <w:t>X</w:t>
      </w:r>
      <w:r>
        <w:rPr>
          <w:rFonts w:eastAsia="宋体" w:hAnsi="Calibri" w:cs="宋体"/>
          <w:color w:val="0E101A"/>
          <w:kern w:val="0"/>
          <w:szCs w:val="21"/>
          <w:lang w:bidi="ar"/>
        </w:rPr>
        <w:t>un</w:t>
      </w:r>
      <w:proofErr w:type="spellEnd"/>
      <w:r>
        <w:rPr>
          <w:rFonts w:eastAsia="宋体" w:hAnsi="Calibri" w:cs="宋体"/>
          <w:color w:val="0E101A"/>
          <w:kern w:val="0"/>
          <w:szCs w:val="21"/>
          <w:lang w:bidi="ar"/>
        </w:rPr>
        <w:t xml:space="preserve"> playing was revived by archaeologists and artists, and nowadays, it is commonly used in historical topics with murky or falling scenarios.</w:t>
      </w:r>
    </w:p>
    <w:p w14:paraId="3A0CE9A5" w14:textId="77777777" w:rsidR="000B49BF" w:rsidRDefault="000B49BF">
      <w:pPr>
        <w:widowControl/>
        <w:jc w:val="left"/>
        <w:rPr>
          <w:rFonts w:ascii="宋体" w:eastAsia="宋体" w:hAnsi="宋体" w:cs="宋体"/>
          <w:kern w:val="0"/>
          <w:szCs w:val="21"/>
        </w:rPr>
      </w:pPr>
    </w:p>
    <w:p w14:paraId="37E11934" w14:textId="77777777" w:rsidR="000B49BF" w:rsidRDefault="00B3142E">
      <w:pPr>
        <w:widowControl/>
        <w:jc w:val="left"/>
        <w:rPr>
          <w:rFonts w:ascii="宋体" w:hAnsi="宋体" w:cs="宋体"/>
          <w:kern w:val="0"/>
          <w:sz w:val="24"/>
        </w:rPr>
      </w:pPr>
      <w:r>
        <w:rPr>
          <w:rFonts w:ascii="宋体" w:hAnsi="宋体" w:cs="宋体"/>
          <w:kern w:val="0"/>
          <w:sz w:val="24"/>
        </w:rPr>
        <w:t> </w:t>
      </w:r>
    </w:p>
    <w:p w14:paraId="5190BCCD" w14:textId="77777777" w:rsidR="000B49BF" w:rsidRDefault="00B3142E">
      <w:pPr>
        <w:jc w:val="left"/>
      </w:pPr>
      <w:r>
        <w:t>Samples: 1152</w:t>
      </w:r>
    </w:p>
    <w:p w14:paraId="38A7E74E" w14:textId="77777777" w:rsidR="000B49BF" w:rsidRDefault="00B3142E">
      <w:pPr>
        <w:jc w:val="left"/>
      </w:pPr>
      <w:r>
        <w:t>Samples parameter: 44100 Hz / 24 bit</w:t>
      </w:r>
    </w:p>
    <w:p w14:paraId="1C616538" w14:textId="77777777" w:rsidR="000B49BF" w:rsidRDefault="00B3142E">
      <w:pPr>
        <w:jc w:val="left"/>
      </w:pPr>
      <w:r>
        <w:rPr>
          <w:rFonts w:hint="eastAsia"/>
        </w:rPr>
        <w:t>S</w:t>
      </w:r>
      <w:r>
        <w:t xml:space="preserve">ample size: </w:t>
      </w:r>
      <w:r>
        <w:rPr>
          <w:rFonts w:hint="eastAsia"/>
        </w:rPr>
        <w:t>2</w:t>
      </w:r>
      <w:r>
        <w:t>G</w:t>
      </w:r>
      <w:r>
        <w:rPr>
          <w:rFonts w:hint="eastAsia"/>
        </w:rPr>
        <w:t>B</w:t>
      </w:r>
    </w:p>
    <w:p w14:paraId="5F74CC90" w14:textId="77777777" w:rsidR="000B49BF" w:rsidRDefault="000B49BF">
      <w:pPr>
        <w:widowControl/>
        <w:jc w:val="left"/>
        <w:rPr>
          <w:rFonts w:ascii="宋体" w:eastAsia="宋体" w:hAnsi="宋体" w:cs="宋体"/>
          <w:kern w:val="0"/>
          <w:szCs w:val="21"/>
        </w:rPr>
      </w:pPr>
    </w:p>
    <w:p w14:paraId="0A22D0BF" w14:textId="77777777" w:rsidR="000B49BF" w:rsidRDefault="00B3142E">
      <w:pPr>
        <w:pStyle w:val="af0"/>
        <w:numPr>
          <w:ilvl w:val="0"/>
          <w:numId w:val="1"/>
        </w:numPr>
      </w:pPr>
      <w:r>
        <w:t>Adjustable Sound Field</w:t>
      </w:r>
    </w:p>
    <w:p w14:paraId="74AEE88E" w14:textId="77777777" w:rsidR="000B49BF" w:rsidRDefault="00B3142E">
      <w:pPr>
        <w:jc w:val="left"/>
      </w:pPr>
      <w:r>
        <w:t>When samples were recorded, 5 diffe</w:t>
      </w:r>
      <w:r>
        <w:t xml:space="preserve">rent microphones were used with different positions to capture the spatial and reverb characteristics of </w:t>
      </w:r>
      <w:proofErr w:type="spellStart"/>
      <w:r>
        <w:t>Xun</w:t>
      </w:r>
      <w:proofErr w:type="spellEnd"/>
      <w:r>
        <w:t>. All these channels were mixed down to four channels: Yin, Yang and far stereo. The volumes of these four channels were adjustable in software, mak</w:t>
      </w:r>
      <w:r>
        <w:t>ing it possible to obtain most various tone.</w:t>
      </w:r>
    </w:p>
    <w:p w14:paraId="751C8020" w14:textId="77777777" w:rsidR="000B49BF" w:rsidRDefault="000B49BF">
      <w:pPr>
        <w:widowControl/>
        <w:jc w:val="left"/>
        <w:rPr>
          <w:rFonts w:ascii="宋体" w:eastAsia="宋体" w:hAnsi="宋体" w:cs="宋体"/>
          <w:kern w:val="0"/>
          <w:szCs w:val="21"/>
        </w:rPr>
      </w:pPr>
    </w:p>
    <w:p w14:paraId="144F2ECA" w14:textId="77777777" w:rsidR="000B49BF" w:rsidRDefault="00B3142E">
      <w:pPr>
        <w:pStyle w:val="af0"/>
        <w:numPr>
          <w:ilvl w:val="0"/>
          <w:numId w:val="1"/>
        </w:numPr>
      </w:pPr>
      <w:r>
        <w:rPr>
          <w:rFonts w:hint="eastAsia"/>
        </w:rPr>
        <w:t>Performances</w:t>
      </w:r>
    </w:p>
    <w:p w14:paraId="3CC2CA82" w14:textId="593C5508" w:rsidR="000B49BF" w:rsidRDefault="00B3142E">
      <w:pPr>
        <w:widowControl/>
        <w:jc w:val="left"/>
      </w:pPr>
      <w:r>
        <w:t xml:space="preserve">By controlling airflow and finger, </w:t>
      </w:r>
      <w:proofErr w:type="spellStart"/>
      <w:r>
        <w:t>Xun</w:t>
      </w:r>
      <w:proofErr w:type="spellEnd"/>
      <w:r>
        <w:t xml:space="preserve"> has a very rich set of performances such as mordent, finger pole popping, trill, flutter, vibrato, staccato and </w:t>
      </w:r>
      <w:proofErr w:type="spellStart"/>
      <w:r>
        <w:t>gliss</w:t>
      </w:r>
      <w:proofErr w:type="spellEnd"/>
      <w:r>
        <w:t>. All thes</w:t>
      </w:r>
      <w:r>
        <w:t xml:space="preserve">e performances </w:t>
      </w:r>
      <w:r>
        <w:rPr>
          <w:szCs w:val="22"/>
        </w:rPr>
        <w:t xml:space="preserve">can be triggered in </w:t>
      </w:r>
      <w:r>
        <w:t>Tear of Land</w:t>
      </w:r>
      <w:r>
        <w:rPr>
          <w:szCs w:val="22"/>
        </w:rPr>
        <w:t xml:space="preserve"> software, making it most adjustable </w:t>
      </w:r>
      <w:proofErr w:type="spellStart"/>
      <w:r>
        <w:rPr>
          <w:szCs w:val="22"/>
        </w:rPr>
        <w:t>Xun</w:t>
      </w:r>
      <w:proofErr w:type="spellEnd"/>
      <w:r>
        <w:rPr>
          <w:szCs w:val="22"/>
        </w:rPr>
        <w:t xml:space="preserve"> virtual instrument</w:t>
      </w:r>
      <w:r>
        <w:t>.</w:t>
      </w:r>
    </w:p>
    <w:p w14:paraId="7A9705B8" w14:textId="77777777" w:rsidR="00F1109B" w:rsidRDefault="00F1109B">
      <w:pPr>
        <w:widowControl/>
        <w:jc w:val="left"/>
        <w:rPr>
          <w:rFonts w:ascii="宋体" w:eastAsia="宋体" w:hAnsi="宋体" w:cs="宋体"/>
          <w:kern w:val="0"/>
          <w:szCs w:val="21"/>
        </w:rPr>
      </w:pPr>
    </w:p>
    <w:p w14:paraId="06F6038C" w14:textId="77777777" w:rsidR="000B49BF" w:rsidRDefault="00B3142E">
      <w:pPr>
        <w:pStyle w:val="af0"/>
        <w:numPr>
          <w:ilvl w:val="0"/>
          <w:numId w:val="1"/>
        </w:numPr>
        <w:jc w:val="left"/>
      </w:pPr>
      <w:r>
        <w:t>Realistic Expressions</w:t>
      </w:r>
    </w:p>
    <w:p w14:paraId="26F2B707" w14:textId="77777777" w:rsidR="000B49BF" w:rsidRDefault="00B3142E">
      <w:pPr>
        <w:jc w:val="left"/>
      </w:pPr>
      <w:r>
        <w:t>Tear of Land has real-recorded expressions that are fr</w:t>
      </w:r>
      <w:r>
        <w:t xml:space="preserve">eely controllable. With the control of MIDI CC, it can express tone changes like a real </w:t>
      </w:r>
      <w:proofErr w:type="spellStart"/>
      <w:r>
        <w:t>Xun</w:t>
      </w:r>
      <w:proofErr w:type="spellEnd"/>
      <w:r>
        <w:t xml:space="preserve"> performance.  </w:t>
      </w:r>
    </w:p>
    <w:p w14:paraId="48643E9D" w14:textId="77777777" w:rsidR="000B49BF" w:rsidRDefault="000B49BF">
      <w:pPr>
        <w:widowControl/>
        <w:jc w:val="left"/>
        <w:rPr>
          <w:rFonts w:ascii="宋体" w:eastAsia="宋体" w:hAnsi="宋体" w:cs="宋体"/>
          <w:kern w:val="0"/>
          <w:szCs w:val="21"/>
        </w:rPr>
      </w:pPr>
    </w:p>
    <w:p w14:paraId="0DAC546F" w14:textId="77777777" w:rsidR="000B49BF" w:rsidRDefault="00B3142E">
      <w:pPr>
        <w:pStyle w:val="af0"/>
        <w:numPr>
          <w:ilvl w:val="0"/>
          <w:numId w:val="1"/>
        </w:numPr>
        <w:jc w:val="left"/>
      </w:pPr>
      <w:proofErr w:type="spellStart"/>
      <w:r>
        <w:t>Gliss</w:t>
      </w:r>
      <w:proofErr w:type="spellEnd"/>
      <w:r>
        <w:t xml:space="preserve"> </w:t>
      </w:r>
    </w:p>
    <w:p w14:paraId="272FE27E" w14:textId="77777777" w:rsidR="000B49BF" w:rsidRDefault="00B3142E">
      <w:pPr>
        <w:rPr>
          <w:rFonts w:ascii="华文楷体" w:eastAsia="华文楷体" w:hAnsi="华文楷体"/>
          <w:sz w:val="24"/>
        </w:rPr>
      </w:pPr>
      <w:r>
        <w:t xml:space="preserve">With two different speeds of real-recorded </w:t>
      </w:r>
      <w:proofErr w:type="spellStart"/>
      <w:r>
        <w:t>gliss</w:t>
      </w:r>
      <w:proofErr w:type="spellEnd"/>
      <w:r>
        <w:t xml:space="preserve"> samples and sample </w:t>
      </w:r>
      <w:r>
        <w:t xml:space="preserve">synthesis technique, Tear of Land can perform </w:t>
      </w:r>
      <w:proofErr w:type="spellStart"/>
      <w:r>
        <w:t>gliss</w:t>
      </w:r>
      <w:proofErr w:type="spellEnd"/>
      <w:r>
        <w:t xml:space="preserve"> at freely adjustable speed.</w:t>
      </w:r>
    </w:p>
    <w:p w14:paraId="7310D024" w14:textId="77777777" w:rsidR="000B49BF" w:rsidRDefault="000B49BF">
      <w:pPr>
        <w:widowControl/>
        <w:jc w:val="left"/>
        <w:rPr>
          <w:rFonts w:ascii="宋体" w:eastAsia="宋体" w:hAnsi="宋体" w:cs="宋体"/>
          <w:kern w:val="0"/>
          <w:szCs w:val="21"/>
        </w:rPr>
      </w:pPr>
    </w:p>
    <w:p w14:paraId="380B10BC" w14:textId="77777777" w:rsidR="000B49BF" w:rsidRDefault="00B3142E">
      <w:pPr>
        <w:jc w:val="left"/>
      </w:pPr>
      <w:r>
        <w:t>5. Self-developed Vibrato Engine</w:t>
      </w:r>
    </w:p>
    <w:p w14:paraId="1B8DDED5" w14:textId="77777777" w:rsidR="000B49BF" w:rsidRDefault="00B3142E">
      <w:pPr>
        <w:jc w:val="left"/>
      </w:pPr>
      <w:r>
        <w:t xml:space="preserve">Real-sample-based LFO engine </w:t>
      </w:r>
      <w:r>
        <w:t>making Tear of Land performs vibrato that is both realistic and adjustable.</w:t>
      </w:r>
    </w:p>
    <w:p w14:paraId="2CAA3F63" w14:textId="77777777" w:rsidR="000B49BF" w:rsidRDefault="000B49BF">
      <w:pPr>
        <w:jc w:val="left"/>
        <w:rPr>
          <w:rFonts w:ascii="宋体" w:eastAsia="宋体" w:hAnsi="宋体" w:cs="宋体"/>
          <w:kern w:val="0"/>
          <w:szCs w:val="21"/>
        </w:rPr>
      </w:pPr>
    </w:p>
    <w:p w14:paraId="4F09CD13" w14:textId="77777777" w:rsidR="000B49BF" w:rsidRDefault="00B3142E">
      <w:pPr>
        <w:jc w:val="left"/>
      </w:pPr>
      <w:r>
        <w:t>6. Sampling Engine</w:t>
      </w:r>
    </w:p>
    <w:p w14:paraId="460D388E" w14:textId="77777777" w:rsidR="000B49BF" w:rsidRDefault="00B3142E">
      <w:pPr>
        <w:jc w:val="left"/>
      </w:pPr>
      <w:r>
        <w:t>Self-developed sampling engine with better s</w:t>
      </w:r>
      <w:r>
        <w:t>ound quality, more powerful disk buffer streaming/sampling compression technology, and brand-new sound fusion technology.</w:t>
      </w:r>
    </w:p>
    <w:p w14:paraId="043F7396" w14:textId="77777777" w:rsidR="000B49BF" w:rsidRDefault="00B3142E">
      <w:pPr>
        <w:jc w:val="left"/>
        <w:rPr>
          <w:rFonts w:ascii="宋体" w:eastAsia="宋体" w:hAnsi="宋体" w:cs="宋体"/>
          <w:kern w:val="0"/>
          <w:szCs w:val="21"/>
        </w:rPr>
      </w:pPr>
      <w:r>
        <w:rPr>
          <w:rFonts w:ascii="宋体" w:hAnsi="宋体" w:cs="宋体"/>
          <w:kern w:val="0"/>
          <w:sz w:val="24"/>
        </w:rPr>
        <w:lastRenderedPageBreak/>
        <w:t> </w:t>
      </w:r>
    </w:p>
    <w:p w14:paraId="31DE52EA" w14:textId="77777777" w:rsidR="000B49BF" w:rsidRDefault="00B3142E">
      <w:pPr>
        <w:jc w:val="left"/>
      </w:pPr>
      <w:r>
        <w:t>7. Legato</w:t>
      </w:r>
    </w:p>
    <w:p w14:paraId="391FACE8" w14:textId="77777777" w:rsidR="000B49BF" w:rsidRDefault="00B3142E">
      <w:pPr>
        <w:jc w:val="left"/>
      </w:pPr>
      <w:r>
        <w:t xml:space="preserve">We recorded the sound between legato notes in three </w:t>
      </w:r>
      <w:proofErr w:type="gramStart"/>
      <w:r>
        <w:t>speeds, and</w:t>
      </w:r>
      <w:proofErr w:type="gramEnd"/>
      <w:r>
        <w:t xml:space="preserve"> apply them according to playing speed in software. In addition, we recorded “re</w:t>
      </w:r>
      <w:r>
        <w:t xml:space="preserve">gular legato”, “popping legato” and "cry legato" that are specific in Chinese </w:t>
      </w:r>
      <w:proofErr w:type="spellStart"/>
      <w:r>
        <w:t>Xun</w:t>
      </w:r>
      <w:proofErr w:type="spellEnd"/>
      <w:r>
        <w:t>.</w:t>
      </w:r>
    </w:p>
    <w:p w14:paraId="0F390837" w14:textId="77777777" w:rsidR="000B49BF" w:rsidRDefault="000B49BF">
      <w:pPr>
        <w:jc w:val="left"/>
      </w:pPr>
    </w:p>
    <w:p w14:paraId="260115BF" w14:textId="77777777" w:rsidR="000B49BF" w:rsidRDefault="00B3142E">
      <w:r>
        <w:t>8. Self-developed spectrum fusion legato technology</w:t>
      </w:r>
    </w:p>
    <w:p w14:paraId="12AC09D2" w14:textId="77777777" w:rsidR="000B49BF" w:rsidRDefault="00B3142E">
      <w:r>
        <w:t xml:space="preserve">Real-recorded legato samples can enhance the realism of legato instruments, but the conjugate part by naive cross-fade algorithm of two samples would induce phase-cancellation problems. </w:t>
      </w:r>
      <w:r>
        <w:t>In order to better cohesive legato performance, we developed the "spectrum fusion legato" technology. When necessary, frequency domain fusion is used instead of time domain cross-fade to create transition part between samples, which improves the smoothness</w:t>
      </w:r>
      <w:r>
        <w:t xml:space="preserve"> of the connection.</w:t>
      </w:r>
    </w:p>
    <w:p w14:paraId="6D017110" w14:textId="77777777" w:rsidR="000B49BF" w:rsidRDefault="000B49BF">
      <w:pPr>
        <w:jc w:val="left"/>
        <w:rPr>
          <w:rFonts w:ascii="宋体" w:eastAsia="宋体" w:hAnsi="宋体" w:cs="宋体"/>
          <w:kern w:val="0"/>
          <w:szCs w:val="21"/>
        </w:rPr>
      </w:pPr>
    </w:p>
    <w:p w14:paraId="6B5B605B" w14:textId="77777777" w:rsidR="000B49BF" w:rsidRDefault="00B3142E">
      <w:pPr>
        <w:widowControl/>
        <w:jc w:val="left"/>
        <w:rPr>
          <w:rFonts w:ascii="宋体" w:eastAsia="宋体" w:hAnsi="宋体" w:cs="宋体"/>
          <w:kern w:val="0"/>
          <w:szCs w:val="21"/>
        </w:rPr>
      </w:pPr>
      <w:r>
        <w:rPr>
          <w:rFonts w:ascii="宋体" w:hAnsi="宋体" w:cs="宋体"/>
          <w:kern w:val="0"/>
          <w:sz w:val="24"/>
        </w:rPr>
        <w:t> </w:t>
      </w:r>
    </w:p>
    <w:p w14:paraId="04734BD8" w14:textId="77777777" w:rsidR="000B49BF" w:rsidRDefault="00B3142E">
      <w:pPr>
        <w:jc w:val="left"/>
      </w:pPr>
      <w:r>
        <w:t>9. Abundant sound effects</w:t>
      </w:r>
    </w:p>
    <w:p w14:paraId="56316061" w14:textId="77777777" w:rsidR="000B49BF" w:rsidRDefault="00B3142E">
      <w:pPr>
        <w:jc w:val="left"/>
      </w:pPr>
      <w:r>
        <w:t xml:space="preserve">We summarized and screened 8 techniques of </w:t>
      </w:r>
      <w:proofErr w:type="spellStart"/>
      <w:r>
        <w:t>Xun</w:t>
      </w:r>
      <w:proofErr w:type="spellEnd"/>
      <w:r>
        <w:t>, including traditional performance techniques, film and television s</w:t>
      </w:r>
      <w:r>
        <w:t xml:space="preserve">oundtracks, and special techniques commonly used in Chinese ancient style songs, just to preserve the natural talent of </w:t>
      </w:r>
      <w:proofErr w:type="spellStart"/>
      <w:r>
        <w:t>Xun</w:t>
      </w:r>
      <w:proofErr w:type="spellEnd"/>
      <w:r>
        <w:t xml:space="preserve"> to the greatest extent.</w:t>
      </w:r>
    </w:p>
    <w:p w14:paraId="3F4B4AF2" w14:textId="77777777" w:rsidR="000B49BF" w:rsidRDefault="00B3142E">
      <w:pPr>
        <w:jc w:val="left"/>
        <w:rPr>
          <w:rFonts w:ascii="宋体" w:eastAsia="宋体" w:hAnsi="宋体" w:cs="宋体"/>
          <w:kern w:val="0"/>
          <w:szCs w:val="21"/>
        </w:rPr>
      </w:pPr>
      <w:r>
        <w:rPr>
          <w:rFonts w:ascii="宋体" w:hAnsi="宋体" w:cs="宋体"/>
          <w:kern w:val="0"/>
          <w:sz w:val="24"/>
        </w:rPr>
        <w:t> </w:t>
      </w:r>
    </w:p>
    <w:p w14:paraId="193B73C6" w14:textId="77777777" w:rsidR="000B49BF" w:rsidRDefault="00B3142E">
      <w:pPr>
        <w:widowControl/>
        <w:jc w:val="left"/>
      </w:pPr>
      <w:r>
        <w:t>10. Convolution reverb</w:t>
      </w:r>
    </w:p>
    <w:p w14:paraId="18D52FB3" w14:textId="77777777" w:rsidR="000B49BF" w:rsidRDefault="00B3142E">
      <w:pPr>
        <w:jc w:val="left"/>
      </w:pPr>
      <w:r>
        <w:rPr>
          <w:rFonts w:hint="eastAsia"/>
        </w:rPr>
        <w:t>At the beginning of Chinese Traditional series development</w:t>
      </w:r>
      <w:r>
        <w:t>, we st</w:t>
      </w:r>
      <w:r>
        <w:t xml:space="preserve">arted to record the convolution reverb samples from spectacular places, famous natural and historical heritages in China. </w:t>
      </w:r>
      <w:proofErr w:type="gramStart"/>
      <w:r>
        <w:t>Thus</w:t>
      </w:r>
      <w:proofErr w:type="gramEnd"/>
      <w:r>
        <w:t xml:space="preserve"> you can simulate Tear of Land being played at the Great Wall or Terracotta Army site.</w:t>
      </w:r>
    </w:p>
    <w:p w14:paraId="4593A56B" w14:textId="77777777" w:rsidR="000B49BF" w:rsidRDefault="000B49BF">
      <w:pPr>
        <w:widowControl/>
        <w:jc w:val="left"/>
        <w:rPr>
          <w:rFonts w:ascii="宋体" w:eastAsia="宋体" w:hAnsi="宋体" w:cs="宋体"/>
          <w:kern w:val="0"/>
          <w:szCs w:val="21"/>
        </w:rPr>
      </w:pPr>
    </w:p>
    <w:p w14:paraId="1FB4D35D" w14:textId="77777777" w:rsidR="000B49BF" w:rsidRDefault="00B3142E">
      <w:pPr>
        <w:jc w:val="left"/>
      </w:pPr>
      <w:r>
        <w:t>11. Effect Rack</w:t>
      </w:r>
    </w:p>
    <w:p w14:paraId="771D4BC2" w14:textId="77777777" w:rsidR="000B49BF" w:rsidRDefault="00B3142E">
      <w:pPr>
        <w:jc w:val="left"/>
      </w:pPr>
      <w:r>
        <w:t>From the Heavier7Strings’ effect rack: Compressor, EQ, Chorus and Ping-Pong delay are included, allowing to create more flexible sounds.</w:t>
      </w:r>
    </w:p>
    <w:p w14:paraId="39F03B6D" w14:textId="77777777" w:rsidR="000B49BF" w:rsidRDefault="00B3142E">
      <w:pPr>
        <w:widowControl/>
        <w:jc w:val="left"/>
        <w:rPr>
          <w:rFonts w:ascii="宋体" w:eastAsia="宋体" w:hAnsi="宋体" w:cs="宋体"/>
          <w:kern w:val="0"/>
          <w:szCs w:val="21"/>
        </w:rPr>
      </w:pPr>
      <w:r>
        <w:rPr>
          <w:rFonts w:ascii="宋体" w:hAnsi="宋体" w:cs="宋体"/>
          <w:kern w:val="0"/>
          <w:sz w:val="24"/>
        </w:rPr>
        <w:t> </w:t>
      </w:r>
    </w:p>
    <w:p w14:paraId="3B1C8B8F" w14:textId="77777777" w:rsidR="000B49BF" w:rsidRDefault="00B3142E">
      <w:pPr>
        <w:jc w:val="left"/>
      </w:pPr>
      <w:r>
        <w:t>12. Pattern Library</w:t>
      </w:r>
    </w:p>
    <w:p w14:paraId="5122C391" w14:textId="77777777" w:rsidR="000B49BF" w:rsidRDefault="00B3142E">
      <w:pPr>
        <w:jc w:val="left"/>
        <w:rPr>
          <w:rFonts w:ascii="华文楷体" w:eastAsia="华文楷体" w:hAnsi="华文楷体"/>
          <w:sz w:val="24"/>
        </w:rPr>
      </w:pPr>
      <w:r>
        <w:t>Complete pattern library, allowing to your works and ideas easily, with rich preset of patterns that can be updated in the future. And you could create your own pattern by dragging MIDI clips inside.</w:t>
      </w:r>
    </w:p>
    <w:p w14:paraId="3DB56A9E" w14:textId="77777777" w:rsidR="000B49BF" w:rsidRDefault="000B49BF">
      <w:pPr>
        <w:widowControl/>
        <w:jc w:val="left"/>
        <w:rPr>
          <w:rFonts w:ascii="华文楷体" w:eastAsia="华文楷体" w:hAnsi="华文楷体"/>
          <w:sz w:val="24"/>
        </w:rPr>
      </w:pPr>
    </w:p>
    <w:p w14:paraId="3111B484" w14:textId="77777777" w:rsidR="000B49BF" w:rsidRDefault="000B49BF">
      <w:pPr>
        <w:jc w:val="left"/>
        <w:rPr>
          <w:ins w:id="13" w:author="0000" w:date="2021-01-21T17:50:00Z"/>
        </w:rPr>
      </w:pPr>
    </w:p>
    <w:p w14:paraId="0F46ED38" w14:textId="77777777" w:rsidR="000B49BF" w:rsidRDefault="00B3142E">
      <w:pPr>
        <w:jc w:val="left"/>
        <w:rPr>
          <w:ins w:id="14" w:author="0000" w:date="2021-01-21T17:49:00Z"/>
        </w:rPr>
      </w:pPr>
      <w:ins w:id="15" w:author="0000" w:date="2021-01-21T17:49:00Z">
        <w:r>
          <w:t xml:space="preserve">Minimum System </w:t>
        </w:r>
        <w:r>
          <w:t>Requirements:</w:t>
        </w:r>
      </w:ins>
    </w:p>
    <w:p w14:paraId="2F0738D7" w14:textId="77777777" w:rsidR="000B49BF" w:rsidRDefault="00B3142E">
      <w:pPr>
        <w:jc w:val="left"/>
        <w:rPr>
          <w:ins w:id="16" w:author="0000" w:date="2021-01-21T17:49:00Z"/>
        </w:rPr>
      </w:pPr>
      <w:ins w:id="17" w:author="0000" w:date="2021-01-21T17:49:00Z">
        <w:r>
          <w:t>Intel or AMD CPUs with SSE 4.1 instruction set.</w:t>
        </w:r>
      </w:ins>
    </w:p>
    <w:p w14:paraId="431C4C20" w14:textId="77777777" w:rsidR="000B49BF" w:rsidRDefault="00B3142E">
      <w:pPr>
        <w:jc w:val="left"/>
        <w:rPr>
          <w:ins w:id="18" w:author="0000" w:date="2021-01-21T17:49:00Z"/>
        </w:rPr>
      </w:pPr>
      <w:ins w:id="19" w:author="0000" w:date="2021-01-21T17:49:00Z">
        <w:r>
          <w:t>Mac OS X 10.9 / Windows 7.</w:t>
        </w:r>
      </w:ins>
    </w:p>
    <w:p w14:paraId="2FA12E0F" w14:textId="77777777" w:rsidR="000B49BF" w:rsidRDefault="00B3142E">
      <w:pPr>
        <w:jc w:val="left"/>
        <w:rPr>
          <w:ins w:id="20" w:author="0000" w:date="2021-01-21T17:49:00Z"/>
        </w:rPr>
      </w:pPr>
      <w:ins w:id="21" w:author="0000" w:date="2021-01-21T17:49:00Z">
        <w:r>
          <w:t>4GB RAM and</w:t>
        </w:r>
        <w:r>
          <w:rPr>
            <w:rFonts w:hint="eastAsia"/>
          </w:rPr>
          <w:t xml:space="preserve"> 2</w:t>
        </w:r>
        <w:r>
          <w:t>GB disk space.</w:t>
        </w:r>
      </w:ins>
    </w:p>
    <w:p w14:paraId="5570C566" w14:textId="77777777" w:rsidR="000B49BF" w:rsidRDefault="000B49BF">
      <w:pPr>
        <w:jc w:val="left"/>
        <w:rPr>
          <w:ins w:id="22" w:author="0000" w:date="2021-01-21T17:49:00Z"/>
        </w:rPr>
      </w:pPr>
    </w:p>
    <w:p w14:paraId="6251ACA0" w14:textId="77777777" w:rsidR="000B49BF" w:rsidRDefault="00B3142E">
      <w:pPr>
        <w:jc w:val="left"/>
        <w:rPr>
          <w:ins w:id="23" w:author="0000" w:date="2021-01-21T17:49:00Z"/>
        </w:rPr>
      </w:pPr>
      <w:ins w:id="24" w:author="0000" w:date="2021-01-21T17:49:00Z">
        <w:r>
          <w:t>Plugin Formats Provided:</w:t>
        </w:r>
      </w:ins>
    </w:p>
    <w:p w14:paraId="72585668" w14:textId="77777777" w:rsidR="000B49BF" w:rsidRDefault="00B3142E">
      <w:pPr>
        <w:jc w:val="left"/>
        <w:rPr>
          <w:ins w:id="25" w:author="0000" w:date="2021-01-21T17:49:00Z"/>
        </w:rPr>
      </w:pPr>
      <w:ins w:id="26" w:author="0000" w:date="2021-01-21T17:49:00Z">
        <w:r>
          <w:t>Windows: 32-/64-bit VST2, 64-bit AAX</w:t>
        </w:r>
      </w:ins>
    </w:p>
    <w:p w14:paraId="41F7BD48" w14:textId="77777777" w:rsidR="000B49BF" w:rsidRDefault="00B3142E">
      <w:pPr>
        <w:jc w:val="left"/>
        <w:rPr>
          <w:ins w:id="27" w:author="0000" w:date="2021-01-21T17:49:00Z"/>
        </w:rPr>
      </w:pPr>
      <w:ins w:id="28" w:author="0000" w:date="2021-01-21T17:49:00Z">
        <w:r>
          <w:t>Mac: 64-bit VST2, Audio Unit and AAX</w:t>
        </w:r>
      </w:ins>
    </w:p>
    <w:p w14:paraId="58254367" w14:textId="77777777" w:rsidR="000B49BF" w:rsidRDefault="000B49BF">
      <w:pPr>
        <w:jc w:val="left"/>
        <w:rPr>
          <w:ins w:id="29" w:author="0000" w:date="2021-01-21T17:49:00Z"/>
        </w:rPr>
      </w:pPr>
    </w:p>
    <w:p w14:paraId="2897B4DD" w14:textId="77777777" w:rsidR="000B49BF" w:rsidRDefault="00B3142E">
      <w:pPr>
        <w:jc w:val="left"/>
        <w:rPr>
          <w:ins w:id="30" w:author="0000" w:date="2021-01-21T17:49:00Z"/>
        </w:rPr>
      </w:pPr>
      <w:ins w:id="31" w:author="0000" w:date="2021-01-21T17:49:00Z">
        <w:r>
          <w:lastRenderedPageBreak/>
          <w:t>Extra Requirements on Specific Hosts:</w:t>
        </w:r>
      </w:ins>
    </w:p>
    <w:p w14:paraId="5F025215" w14:textId="77777777" w:rsidR="000B49BF" w:rsidRDefault="00B3142E">
      <w:pPr>
        <w:jc w:val="left"/>
        <w:rPr>
          <w:ins w:id="32" w:author="0000" w:date="2021-01-21T17:49:00Z"/>
        </w:rPr>
      </w:pPr>
      <w:ins w:id="33" w:author="0000" w:date="2021-01-21T17:49:00Z">
        <w:r>
          <w:t>Logic Pro X or higher (Logic 9 is not supported)</w:t>
        </w:r>
      </w:ins>
    </w:p>
    <w:p w14:paraId="7713DAA0" w14:textId="77777777" w:rsidR="000B49BF" w:rsidRDefault="00B3142E">
      <w:pPr>
        <w:jc w:val="left"/>
        <w:rPr>
          <w:ins w:id="34" w:author="0000" w:date="2021-01-21T17:49:00Z"/>
        </w:rPr>
      </w:pPr>
      <w:ins w:id="35" w:author="0000" w:date="2021-01-21T17:49:00Z">
        <w:r>
          <w:t>Only 32-bit VST was supported in Cakewalk Sonar 8.5</w:t>
        </w:r>
      </w:ins>
    </w:p>
    <w:p w14:paraId="4FB714A6" w14:textId="77777777" w:rsidR="000B49BF" w:rsidRDefault="000B49BF">
      <w:pPr>
        <w:rPr>
          <w:rFonts w:ascii="华文楷体" w:eastAsia="华文楷体" w:hAnsi="华文楷体"/>
          <w:sz w:val="24"/>
        </w:rPr>
      </w:pPr>
    </w:p>
    <w:sectPr w:rsidR="000B49BF">
      <w:pgSz w:w="11906" w:h="16838"/>
      <w:pgMar w:top="1440" w:right="1800" w:bottom="1440" w:left="1800" w:header="0" w:footer="0" w:gutter="0"/>
      <w:cols w:space="720"/>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宋体"/>
    <w:charset w:val="86"/>
    <w:family w:val="swiss"/>
    <w:pitch w:val="default"/>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
      <w:numFmt w:val="decimal"/>
      <w:lvlText w:val="%1."/>
      <w:lvlJc w:val="left"/>
      <w:pPr>
        <w:tabs>
          <w:tab w:val="left" w:pos="0"/>
        </w:tabs>
        <w:ind w:left="36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enda WANG">
    <w15:presenceInfo w15:providerId="None" w15:userId="Brenda WANG"/>
  </w15:person>
  <w15:person w15:author="0000">
    <w15:presenceInfo w15:providerId="None" w15:userId="0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autoHyphenation/>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02F8"/>
    <w:rsid w:val="000B49BF"/>
    <w:rsid w:val="002C02F8"/>
    <w:rsid w:val="00857101"/>
    <w:rsid w:val="00AE6882"/>
    <w:rsid w:val="00B3142E"/>
    <w:rsid w:val="00F1109B"/>
    <w:rsid w:val="03636EBC"/>
    <w:rsid w:val="05F769A8"/>
    <w:rsid w:val="0BA530CE"/>
    <w:rsid w:val="119A11A2"/>
    <w:rsid w:val="18C23666"/>
    <w:rsid w:val="315E78AF"/>
    <w:rsid w:val="641C577B"/>
    <w:rsid w:val="6CC203C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48940"/>
  <w15:docId w15:val="{E8DEB6D4-2513-4B05-B785-70441602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qFormat="1"/>
    <w:lsdException w:name="annotation reference" w:semiHidden="1" w:uiPriority="99" w:unhideWhenUsed="1" w:qFormat="1"/>
    <w:lsdException w:name="List"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annotation text"/>
    <w:basedOn w:val="a"/>
    <w:link w:val="a5"/>
    <w:uiPriority w:val="99"/>
    <w:unhideWhenUsed/>
    <w:qFormat/>
    <w:pPr>
      <w:jc w:val="left"/>
    </w:pPr>
    <w:rPr>
      <w:szCs w:val="22"/>
    </w:rPr>
  </w:style>
  <w:style w:type="paragraph" w:styleId="a6">
    <w:name w:val="Body Text"/>
    <w:basedOn w:val="a"/>
    <w:qFormat/>
    <w:pPr>
      <w:spacing w:after="140" w:line="276" w:lineRule="auto"/>
    </w:pPr>
  </w:style>
  <w:style w:type="paragraph" w:styleId="a7">
    <w:name w:val="Balloon Text"/>
    <w:basedOn w:val="a"/>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000000"/>
      </w:pBdr>
      <w:tabs>
        <w:tab w:val="center" w:pos="4153"/>
        <w:tab w:val="right" w:pos="8306"/>
      </w:tabs>
      <w:snapToGrid w:val="0"/>
      <w:jc w:val="center"/>
    </w:pPr>
    <w:rPr>
      <w:sz w:val="18"/>
      <w:szCs w:val="18"/>
    </w:rPr>
  </w:style>
  <w:style w:type="paragraph" w:styleId="ac">
    <w:name w:val="List"/>
    <w:basedOn w:val="a6"/>
    <w:qFormat/>
    <w:rPr>
      <w:rFonts w:cs="Arial"/>
    </w:rPr>
  </w:style>
  <w:style w:type="character" w:styleId="ad">
    <w:name w:val="annotation reference"/>
    <w:basedOn w:val="a0"/>
    <w:uiPriority w:val="99"/>
    <w:semiHidden/>
    <w:unhideWhenUsed/>
    <w:qFormat/>
    <w:rPr>
      <w:sz w:val="21"/>
      <w:szCs w:val="21"/>
    </w:rPr>
  </w:style>
  <w:style w:type="character" w:customStyle="1" w:styleId="a5">
    <w:name w:val="批注文字 字符"/>
    <w:basedOn w:val="a0"/>
    <w:link w:val="a4"/>
    <w:uiPriority w:val="99"/>
    <w:qFormat/>
    <w:rPr>
      <w:rFonts w:asciiTheme="minorHAnsi" w:eastAsiaTheme="minorEastAsia" w:hAnsiTheme="minorHAnsi" w:cstheme="minorBidi"/>
      <w:kern w:val="2"/>
      <w:sz w:val="21"/>
      <w:szCs w:val="22"/>
    </w:rPr>
  </w:style>
  <w:style w:type="character" w:customStyle="1" w:styleId="ab">
    <w:name w:val="页眉 字符"/>
    <w:basedOn w:val="a0"/>
    <w:link w:val="aa"/>
    <w:qFormat/>
    <w:rPr>
      <w:rFonts w:asciiTheme="minorHAnsi" w:eastAsiaTheme="minorEastAsia" w:hAnsiTheme="minorHAnsi" w:cstheme="minorBidi"/>
      <w:kern w:val="2"/>
      <w:sz w:val="18"/>
      <w:szCs w:val="18"/>
    </w:rPr>
  </w:style>
  <w:style w:type="character" w:customStyle="1" w:styleId="a9">
    <w:name w:val="页脚 字符"/>
    <w:basedOn w:val="a0"/>
    <w:link w:val="a8"/>
    <w:qFormat/>
    <w:rPr>
      <w:rFonts w:asciiTheme="minorHAnsi" w:eastAsiaTheme="minorEastAsia" w:hAnsiTheme="minorHAnsi" w:cstheme="minorBidi"/>
      <w:kern w:val="2"/>
      <w:sz w:val="18"/>
      <w:szCs w:val="18"/>
    </w:rPr>
  </w:style>
  <w:style w:type="character" w:customStyle="1" w:styleId="Char">
    <w:name w:val="页脚 Char"/>
    <w:basedOn w:val="a0"/>
    <w:qFormat/>
    <w:rPr>
      <w:rFonts w:asciiTheme="minorHAnsi" w:eastAsiaTheme="minorEastAsia" w:hAnsiTheme="minorHAnsi" w:cstheme="minorBidi"/>
      <w:kern w:val="2"/>
      <w:sz w:val="18"/>
      <w:szCs w:val="18"/>
    </w:rPr>
  </w:style>
  <w:style w:type="character" w:customStyle="1" w:styleId="1">
    <w:name w:val="强调1"/>
    <w:basedOn w:val="a0"/>
    <w:qFormat/>
    <w:rPr>
      <w:i/>
      <w:iCs/>
    </w:rPr>
  </w:style>
  <w:style w:type="paragraph" w:customStyle="1" w:styleId="ae">
    <w:name w:val="标题样式"/>
    <w:basedOn w:val="a"/>
    <w:next w:val="a6"/>
    <w:qFormat/>
    <w:pPr>
      <w:keepNext/>
      <w:spacing w:before="240" w:after="120"/>
    </w:pPr>
    <w:rPr>
      <w:rFonts w:ascii="Liberation Sans" w:eastAsia="微软雅黑" w:hAnsi="Liberation Sans" w:cs="Arial"/>
      <w:sz w:val="28"/>
      <w:szCs w:val="28"/>
    </w:rPr>
  </w:style>
  <w:style w:type="paragraph" w:customStyle="1" w:styleId="af">
    <w:name w:val="索引"/>
    <w:basedOn w:val="a"/>
    <w:qFormat/>
    <w:pPr>
      <w:suppressLineNumbers/>
    </w:pPr>
    <w:rPr>
      <w:rFonts w:cs="Arial"/>
    </w:rPr>
  </w:style>
  <w:style w:type="paragraph" w:styleId="af0">
    <w:name w:val="List Paragraph"/>
    <w:basedOn w:val="a"/>
    <w:uiPriority w:val="99"/>
    <w:qFormat/>
    <w:pPr>
      <w:ind w:firstLine="420"/>
    </w:pPr>
  </w:style>
  <w:style w:type="paragraph" w:customStyle="1" w:styleId="af1">
    <w:name w:val="页眉与页脚"/>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670</Words>
  <Characters>3824</Characters>
  <Application>Microsoft Office Word</Application>
  <DocSecurity>0</DocSecurity>
  <Lines>31</Lines>
  <Paragraphs>8</Paragraphs>
  <ScaleCrop>false</ScaleCrop>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Brenda WANG</cp:lastModifiedBy>
  <cp:revision>17</cp:revision>
  <dcterms:created xsi:type="dcterms:W3CDTF">2014-10-29T12:08:00Z</dcterms:created>
  <dcterms:modified xsi:type="dcterms:W3CDTF">2021-01-26T02:55:00Z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2052-11.1.0.10314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